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8DBA" w14:textId="193732BD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F54E2B">
        <w:rPr>
          <w:rFonts w:ascii="Verdana" w:hAnsi="Verdana"/>
          <w:sz w:val="20"/>
          <w:szCs w:val="20"/>
        </w:rPr>
        <w:t>OŁO.KP-2.2431.</w:t>
      </w:r>
      <w:r w:rsidR="00F54E2B" w:rsidRPr="00F54E2B">
        <w:rPr>
          <w:rFonts w:ascii="Verdana" w:hAnsi="Verdana"/>
          <w:sz w:val="20"/>
          <w:szCs w:val="20"/>
        </w:rPr>
        <w:t>3.1</w:t>
      </w:r>
      <w:r w:rsidRPr="00F54E2B">
        <w:rPr>
          <w:rFonts w:ascii="Verdana" w:hAnsi="Verdana"/>
          <w:sz w:val="20"/>
          <w:szCs w:val="20"/>
        </w:rPr>
        <w:t>.2025</w:t>
      </w:r>
      <w:bookmarkEnd w:id="0"/>
    </w:p>
    <w:p w14:paraId="6B43EB97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7B1E396" w14:textId="77777777" w:rsidR="001531B6" w:rsidRPr="001531B6" w:rsidRDefault="00906CA1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6E74C256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0505D13" w14:textId="77777777" w:rsidR="001531B6" w:rsidRPr="001531B6" w:rsidRDefault="00906CA1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760F50E1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9EC3AB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C561BF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14:paraId="4443A212" w14:textId="77777777" w:rsidR="001D36BF" w:rsidRDefault="00906CA1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Skarb Państwa – Generalny Dyrektor Dróg Krajowych i Autostrad</w:t>
          </w:r>
        </w:p>
        <w:p w14:paraId="71AD6387" w14:textId="77777777" w:rsidR="001D36BF" w:rsidRDefault="00906CA1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Łodzi</w:t>
          </w:r>
        </w:p>
        <w:p w14:paraId="23D02DD4" w14:textId="77777777" w:rsidR="001531B6" w:rsidRDefault="00906CA1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ul. Irysowa 2, 91-857 Łódź</w:t>
          </w:r>
        </w:p>
      </w:sdtContent>
    </w:sdt>
    <w:p w14:paraId="047AD431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72B1BC9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b/>
          <w:i/>
          <w:sz w:val="20"/>
          <w:szCs w:val="20"/>
          <w:u w:val="single"/>
        </w:rPr>
        <w:id w:val="-1409451139"/>
        <w:placeholder>
          <w:docPart w:val="DefaultPlaceholder_-1854013440"/>
        </w:placeholder>
      </w:sdtPr>
      <w:sdtEndPr>
        <w:rPr>
          <w:u w:val="none"/>
        </w:rPr>
      </w:sdtEndPr>
      <w:sdtContent>
        <w:p w14:paraId="69D30A6F" w14:textId="5292481B" w:rsidR="001531B6" w:rsidRPr="001531B6" w:rsidRDefault="00906CA1" w:rsidP="00906CA1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906CA1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Sprawowanie nadzoru inwestorskiego, w tym pełnienie funkcji weryfikatora dokumentacji projektowej oraz inspektora nadzoru inwestorskiego dla zadania </w:t>
          </w:r>
          <w:proofErr w:type="spellStart"/>
          <w:r w:rsidRPr="00906CA1">
            <w:rPr>
              <w:rFonts w:ascii="Verdana" w:hAnsi="Verdana"/>
              <w:b/>
              <w:i/>
              <w:sz w:val="20"/>
              <w:szCs w:val="20"/>
              <w:u w:val="single"/>
            </w:rPr>
            <w:t>pn</w:t>
          </w:r>
          <w:proofErr w:type="spellEnd"/>
          <w:r w:rsidRPr="00906CA1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.:„Poprawa BRD wraz z niezbędną infrastrukturą w ciągu DK42 </w:t>
          </w:r>
          <w:r w:rsidR="00F54E2B">
            <w:rPr>
              <w:rFonts w:ascii="Verdana" w:hAnsi="Verdana"/>
              <w:b/>
              <w:i/>
              <w:sz w:val="20"/>
              <w:szCs w:val="20"/>
              <w:u w:val="single"/>
            </w:rPr>
            <w:br/>
          </w:r>
          <w:r w:rsidRPr="00906CA1">
            <w:rPr>
              <w:rFonts w:ascii="Verdana" w:hAnsi="Verdana"/>
              <w:b/>
              <w:i/>
              <w:sz w:val="20"/>
              <w:szCs w:val="20"/>
              <w:u w:val="single"/>
            </w:rPr>
            <w:t>w miejscowościach Jedlno Pierwsze i Przedbórz”</w:t>
          </w:r>
        </w:p>
      </w:sdtContent>
    </w:sdt>
    <w:p w14:paraId="189B0BED" w14:textId="77777777" w:rsidR="00906CA1" w:rsidRDefault="00906CA1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604431B8" w14:textId="70200CE1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3334412D" w14:textId="65F4C39E" w:rsidR="001531B6" w:rsidRDefault="00906CA1" w:rsidP="00C00B9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>
            <w:rPr>
              <w:rFonts w:ascii="Verdana" w:hAnsi="Verdana"/>
              <w:b/>
              <w:i/>
              <w:sz w:val="20"/>
              <w:szCs w:val="20"/>
            </w:rPr>
            <w:t>Oddział w Łodzi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Irysowa 2, 91-857 Łódź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sekretariatlodz@gddkia.gov.pl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11-1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6238B">
            <w:rPr>
              <w:rFonts w:ascii="Verdana" w:hAnsi="Verdana"/>
              <w:b/>
              <w:i/>
              <w:sz w:val="20"/>
              <w:szCs w:val="20"/>
            </w:rPr>
            <w:t>12.11.2025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  <w:r w:rsidR="00605BD7">
        <w:rPr>
          <w:rFonts w:ascii="Verdana" w:hAnsi="Verdana"/>
          <w:b/>
          <w:i/>
          <w:sz w:val="20"/>
          <w:szCs w:val="20"/>
        </w:rPr>
        <w:t xml:space="preserve"> do godz. 12:00.</w:t>
      </w:r>
    </w:p>
    <w:p w14:paraId="76B5334F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07E6758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Ilona Firmowska-Kiraga, tel. kom. 600-348-580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2C4F685F" w14:textId="77777777" w:rsidR="001531B6" w:rsidRPr="001531B6" w:rsidRDefault="00906CA1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7D63D056" w14:textId="77777777" w:rsid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3C6C8C" w14:textId="75A22C50" w:rsidR="001531B6" w:rsidRPr="00781C88" w:rsidRDefault="00906CA1" w:rsidP="00781C88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Pr="00781C88">
            <w:rPr>
              <w:rFonts w:ascii="Verdana" w:hAnsi="Verdana"/>
              <w:b/>
              <w:i/>
              <w:sz w:val="20"/>
              <w:szCs w:val="20"/>
            </w:rPr>
            <w:t xml:space="preserve">Przez okres projektowania i realizacji robót budowlanych oraz w pierwszych 12-tu miesiącach okresu gwarancji i rękojmi za wady, tj. od dnia zawarcia Umowy do dnia zakończenia przeglądu gwarancyjnego w 12-tym miesiącu okresu gwarancji i rękojmi, tj. szacunkowo </w:t>
          </w:r>
          <w:r>
            <w:rPr>
              <w:rFonts w:ascii="Verdana" w:hAnsi="Verdana"/>
              <w:b/>
              <w:i/>
              <w:sz w:val="20"/>
              <w:szCs w:val="20"/>
            </w:rPr>
            <w:t>2</w:t>
          </w:r>
          <w:r w:rsidR="00C77539">
            <w:rPr>
              <w:rFonts w:ascii="Verdana" w:hAnsi="Verdana"/>
              <w:b/>
              <w:i/>
              <w:sz w:val="20"/>
              <w:szCs w:val="20"/>
            </w:rPr>
            <w:t>6</w:t>
          </w:r>
          <w:r w:rsidRPr="00781C88">
            <w:rPr>
              <w:rFonts w:ascii="Verdana" w:hAnsi="Verdana"/>
              <w:b/>
              <w:i/>
              <w:sz w:val="20"/>
              <w:szCs w:val="20"/>
            </w:rPr>
            <w:t xml:space="preserve"> miesięcy, </w:t>
          </w:r>
          <w:r>
            <w:rPr>
              <w:rFonts w:ascii="Verdana" w:hAnsi="Verdana"/>
              <w:b/>
              <w:i/>
              <w:sz w:val="20"/>
              <w:szCs w:val="20"/>
            </w:rPr>
            <w:br/>
          </w:r>
          <w:r w:rsidRPr="00781C88">
            <w:rPr>
              <w:rFonts w:ascii="Verdana" w:hAnsi="Verdana"/>
              <w:b/>
              <w:i/>
              <w:sz w:val="20"/>
              <w:szCs w:val="20"/>
            </w:rPr>
            <w:t xml:space="preserve">co zależy od faktycznego okresu realizacji inwestycji przez wykonawcę robót </w:t>
          </w:r>
          <w:r>
            <w:rPr>
              <w:rFonts w:ascii="Verdana" w:hAnsi="Verdana"/>
              <w:b/>
              <w:i/>
              <w:sz w:val="20"/>
              <w:szCs w:val="20"/>
            </w:rPr>
            <w:br/>
          </w:r>
          <w:r w:rsidRPr="00781C88">
            <w:rPr>
              <w:rFonts w:ascii="Verdana" w:hAnsi="Verdana"/>
              <w:b/>
              <w:i/>
              <w:sz w:val="20"/>
              <w:szCs w:val="20"/>
            </w:rPr>
            <w:t>i w związku z tym, w zależności od potrzeb, może ulec wydłużeniu lub skróceniu.</w:t>
          </w:r>
        </w:sdtContent>
      </w:sdt>
    </w:p>
    <w:p w14:paraId="1E1D3A10" w14:textId="77777777" w:rsid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2492D62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2C5F03EF" w14:textId="77777777" w:rsidR="001531B6" w:rsidRPr="001531B6" w:rsidRDefault="00906CA1" w:rsidP="00AB4FA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i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Pr="00AB4FAF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AB4FAF">
        <w:rPr>
          <w:rFonts w:ascii="Verdana" w:hAnsi="Verdana"/>
          <w:i/>
          <w:sz w:val="20"/>
          <w:szCs w:val="20"/>
        </w:rPr>
        <w:t xml:space="preserve"> </w:t>
      </w:r>
      <w:r w:rsidRPr="00AB4FAF">
        <w:rPr>
          <w:rFonts w:ascii="Verdana" w:hAnsi="Verdana"/>
          <w:b/>
          <w:i/>
          <w:sz w:val="20"/>
          <w:szCs w:val="20"/>
        </w:rPr>
        <w:t>dni od dnia otrzymania przez Zamawiającego prawidłowo wystawionej faktury VAT</w:t>
      </w:r>
      <w:r w:rsidRPr="001531B6">
        <w:rPr>
          <w:rFonts w:ascii="Verdana" w:hAnsi="Verdana"/>
          <w:sz w:val="20"/>
          <w:szCs w:val="20"/>
        </w:rPr>
        <w:t>. Za datę realizacji płatności uważa się datę, obciążenia rachunku bankowego Zamawiającego.</w:t>
      </w:r>
    </w:p>
    <w:p w14:paraId="5426C0EA" w14:textId="77777777" w:rsid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DC3A9B8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b/>
          <w:i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14:paraId="0652FA73" w14:textId="77777777" w:rsidR="00AB4FAF" w:rsidRDefault="00906CA1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D35477">
            <w:rPr>
              <w:rFonts w:ascii="Verdana" w:hAnsi="Verdana"/>
              <w:b/>
              <w:i/>
              <w:sz w:val="20"/>
              <w:szCs w:val="20"/>
            </w:rPr>
            <w:t>Kryteria oceny ofert</w:t>
          </w:r>
          <w:r>
            <w:rPr>
              <w:rFonts w:ascii="Verdana" w:hAnsi="Verdana"/>
              <w:b/>
              <w:i/>
              <w:sz w:val="20"/>
              <w:szCs w:val="20"/>
            </w:rPr>
            <w:t>: 100% ceny – zgodnie z Zał. nr 4 – Opis kryteriów wyboru oferty najkorzystniejszej.</w:t>
          </w:r>
        </w:p>
        <w:p w14:paraId="385EB1F8" w14:textId="77777777" w:rsidR="006A4D0F" w:rsidRDefault="00906CA1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D35477">
            <w:rPr>
              <w:rFonts w:ascii="Verdana" w:hAnsi="Verdana"/>
              <w:b/>
              <w:i/>
              <w:sz w:val="20"/>
              <w:szCs w:val="20"/>
            </w:rPr>
            <w:t>Wymagania co do zakresu usług</w:t>
          </w:r>
          <w:r>
            <w:rPr>
              <w:rFonts w:ascii="Verdana" w:hAnsi="Verdana"/>
              <w:b/>
              <w:i/>
              <w:sz w:val="20"/>
              <w:szCs w:val="20"/>
            </w:rPr>
            <w:t>, które powinna obejmować oferowana przez Wykonawcę cena – zgodnie z Zał. nr 1 – Opis przedmiotu zamówienia.</w:t>
          </w:r>
        </w:p>
        <w:p w14:paraId="23DE46AB" w14:textId="77777777" w:rsidR="006A4D0F" w:rsidRDefault="00906CA1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D35477">
            <w:rPr>
              <w:rFonts w:ascii="Verdana" w:hAnsi="Verdana"/>
              <w:b/>
              <w:i/>
              <w:sz w:val="20"/>
              <w:szCs w:val="20"/>
            </w:rPr>
            <w:t>Istotne postanowienia umowy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– zgodnie z Zał. nr 5 – Projektowane postanowienia umowne.</w:t>
          </w:r>
        </w:p>
        <w:p w14:paraId="2149E437" w14:textId="77777777" w:rsidR="00D35477" w:rsidRDefault="00906CA1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 xml:space="preserve">O udzielenie zamówienia mogą ubiegać się Wykonawcy spełniający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Warunki udziału w postępowaniu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– zgodnie z Zał. nr 3 – Warunki udziału w postępowaniu.</w:t>
          </w:r>
        </w:p>
        <w:p w14:paraId="2AC4E082" w14:textId="77777777" w:rsidR="00D35477" w:rsidRDefault="00E92F9F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</w:p>
        <w:p w14:paraId="5DE59C7D" w14:textId="77777777" w:rsidR="00D35477" w:rsidRPr="00D35477" w:rsidRDefault="00906CA1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D35477">
            <w:rPr>
              <w:rFonts w:ascii="Verdana" w:hAnsi="Verdana"/>
              <w:b/>
              <w:i/>
              <w:sz w:val="20"/>
              <w:szCs w:val="20"/>
            </w:rPr>
            <w:t>Oferty należy przesłać na załączonym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Formularzu ofertowym, w tym na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Formularzu Cenowym wraz z dokument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ami potwierdzającymi spełnienie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warunków. Pod pojęciem „dokumenty” Zamaw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iający rozumie oświadczenie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Wykonawcy zawierające wykaz usług oraz doku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menty potwierdzające posiadanie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 xml:space="preserve">wymaganych uprawnień i przynależności 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do Izby Inżynierów Budownictwa,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dokumenty wystawione przez zleceniodawców (np. referencje, poświadczenia,</w:t>
          </w:r>
        </w:p>
        <w:p w14:paraId="4CB14944" w14:textId="77777777" w:rsidR="001531B6" w:rsidRPr="00D35477" w:rsidRDefault="00906CA1" w:rsidP="00D35477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D35477">
            <w:rPr>
              <w:rFonts w:ascii="Verdana" w:hAnsi="Verdana"/>
              <w:b/>
              <w:i/>
              <w:sz w:val="20"/>
              <w:szCs w:val="20"/>
            </w:rPr>
            <w:lastRenderedPageBreak/>
            <w:t>itp.), lub inne potwierd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zające spełnienie w/w warunków.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Oferty Wykonawców, którzy nie udokumentują spełnienia warunków udziału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D35477">
            <w:rPr>
              <w:rFonts w:ascii="Verdana" w:hAnsi="Verdana"/>
              <w:b/>
              <w:i/>
              <w:sz w:val="20"/>
              <w:szCs w:val="20"/>
            </w:rPr>
            <w:t>w postępowaniu nie będą brane pod uwagę w ocenie ofert.</w:t>
          </w:r>
        </w:p>
      </w:sdtContent>
    </w:sdt>
    <w:p w14:paraId="48549815" w14:textId="77777777" w:rsid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05B4A6C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7943078B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8289E5" w14:textId="77777777" w:rsidR="00107D85" w:rsidRDefault="00107D85" w:rsidP="00107D85">
      <w:pPr>
        <w:spacing w:after="0" w:line="240" w:lineRule="auto"/>
        <w:ind w:firstLine="5245"/>
        <w:jc w:val="center"/>
        <w:rPr>
          <w:ins w:id="1" w:author="Autor" w:date="2025-07-23T09:09:00Z"/>
          <w:rFonts w:ascii="Verdana" w:hAnsi="Verdana"/>
          <w:sz w:val="20"/>
          <w:szCs w:val="20"/>
        </w:rPr>
      </w:pPr>
    </w:p>
    <w:p w14:paraId="0544649D" w14:textId="5767CF24" w:rsidR="00107D85" w:rsidRPr="00107D85" w:rsidRDefault="00107D85" w:rsidP="00107D85">
      <w:pPr>
        <w:spacing w:after="0" w:line="240" w:lineRule="auto"/>
        <w:ind w:firstLine="5245"/>
        <w:jc w:val="center"/>
        <w:rPr>
          <w:rFonts w:ascii="Verdana" w:hAnsi="Verdana"/>
          <w:sz w:val="20"/>
          <w:szCs w:val="20"/>
        </w:rPr>
      </w:pPr>
      <w:r w:rsidRPr="00107D85">
        <w:rPr>
          <w:rFonts w:ascii="Verdana" w:hAnsi="Verdana"/>
          <w:sz w:val="20"/>
          <w:szCs w:val="20"/>
        </w:rPr>
        <w:t>Dokument podpisany elektronicznie</w:t>
      </w:r>
    </w:p>
    <w:p w14:paraId="2BD47F74" w14:textId="77777777" w:rsidR="00107D85" w:rsidRPr="00107D85" w:rsidRDefault="00107D85" w:rsidP="00107D85">
      <w:pPr>
        <w:spacing w:after="0" w:line="240" w:lineRule="auto"/>
        <w:ind w:firstLine="5245"/>
        <w:jc w:val="center"/>
        <w:rPr>
          <w:rFonts w:ascii="Verdana" w:hAnsi="Verdana"/>
          <w:sz w:val="20"/>
          <w:szCs w:val="20"/>
        </w:rPr>
      </w:pPr>
    </w:p>
    <w:p w14:paraId="122A4342" w14:textId="77777777" w:rsidR="00107D85" w:rsidRPr="00107D85" w:rsidRDefault="00107D85" w:rsidP="00107D85">
      <w:pPr>
        <w:spacing w:after="0" w:line="240" w:lineRule="auto"/>
        <w:ind w:firstLine="5245"/>
        <w:jc w:val="center"/>
        <w:rPr>
          <w:rFonts w:ascii="Verdana" w:hAnsi="Verdana"/>
          <w:i/>
          <w:sz w:val="20"/>
          <w:szCs w:val="20"/>
        </w:rPr>
      </w:pPr>
      <w:r w:rsidRPr="00107D85">
        <w:rPr>
          <w:rFonts w:ascii="Verdana" w:hAnsi="Verdana"/>
          <w:i/>
          <w:sz w:val="20"/>
          <w:szCs w:val="20"/>
        </w:rPr>
        <w:t>Z poważaniem</w:t>
      </w:r>
    </w:p>
    <w:p w14:paraId="7A6304B4" w14:textId="77777777" w:rsidR="00107D85" w:rsidRPr="00107D85" w:rsidRDefault="00107D85" w:rsidP="00107D85">
      <w:pPr>
        <w:spacing w:after="0" w:line="240" w:lineRule="auto"/>
        <w:ind w:firstLine="5245"/>
        <w:jc w:val="center"/>
        <w:rPr>
          <w:rFonts w:ascii="Verdana" w:hAnsi="Verdana"/>
          <w:sz w:val="20"/>
          <w:szCs w:val="20"/>
        </w:rPr>
      </w:pPr>
      <w:bookmarkStart w:id="2" w:name="ezdPracownikNazwa"/>
      <w:r w:rsidRPr="00107D85">
        <w:rPr>
          <w:rFonts w:ascii="Verdana" w:hAnsi="Verdana"/>
          <w:sz w:val="20"/>
          <w:szCs w:val="20"/>
        </w:rPr>
        <w:t>$</w:t>
      </w:r>
      <w:proofErr w:type="spellStart"/>
      <w:r w:rsidRPr="00107D85">
        <w:rPr>
          <w:rFonts w:ascii="Verdana" w:hAnsi="Verdana"/>
          <w:sz w:val="20"/>
          <w:szCs w:val="20"/>
        </w:rPr>
        <w:t>nazwapracownika</w:t>
      </w:r>
      <w:bookmarkEnd w:id="2"/>
      <w:proofErr w:type="spellEnd"/>
    </w:p>
    <w:p w14:paraId="43B86367" w14:textId="77777777" w:rsidR="00107D85" w:rsidRPr="00107D85" w:rsidRDefault="00107D85" w:rsidP="00107D85">
      <w:pPr>
        <w:spacing w:after="0" w:line="240" w:lineRule="auto"/>
        <w:ind w:firstLine="5245"/>
        <w:jc w:val="center"/>
        <w:rPr>
          <w:rFonts w:ascii="Verdana" w:hAnsi="Verdana"/>
          <w:sz w:val="20"/>
          <w:szCs w:val="20"/>
        </w:rPr>
      </w:pPr>
      <w:bookmarkStart w:id="3" w:name="ezdPracownikStanowisko"/>
      <w:r w:rsidRPr="00107D85">
        <w:rPr>
          <w:rFonts w:ascii="Verdana" w:hAnsi="Verdana"/>
          <w:sz w:val="20"/>
          <w:szCs w:val="20"/>
        </w:rPr>
        <w:t>$stanowisko pracownik</w:t>
      </w:r>
      <w:bookmarkEnd w:id="3"/>
    </w:p>
    <w:p w14:paraId="1B855882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5A13430" w14:textId="77777777" w:rsid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45C01C8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8BD4886" w14:textId="77777777" w:rsidR="00F14819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58348C6" w14:textId="77777777" w:rsidR="001531B6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8B7A39" w14:textId="77777777" w:rsid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9DC8937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C88D8C6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8F0FCF3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024A1AA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Załączniki do niniejszego Ogłoszenia:</w:t>
      </w:r>
    </w:p>
    <w:p w14:paraId="385AB0C1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1) Załącznik nr 1 – Opis przedmiotu zamówienia</w:t>
      </w:r>
    </w:p>
    <w:p w14:paraId="0A3BA639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2) Załącznik nr 2 – Zasady postępowania</w:t>
      </w:r>
    </w:p>
    <w:p w14:paraId="2D647E79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3) Załącznik nr 3 – Warunki udziału w postępowaniu</w:t>
      </w:r>
    </w:p>
    <w:p w14:paraId="0354B06B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4) Załącznik nr 4 – Opis kryteriów wyboru oferty najkorzystniejszej</w:t>
      </w:r>
    </w:p>
    <w:p w14:paraId="63009EC8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5) Załącznik nr 5 – Projektowane postanowienia umowne</w:t>
      </w:r>
    </w:p>
    <w:p w14:paraId="29D85B6A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6) Załącznik nr 6 – Umowa o powierzenie przetwarzania danych osobowych</w:t>
      </w:r>
    </w:p>
    <w:p w14:paraId="6C37CC8B" w14:textId="77777777" w:rsidR="00F14819" w:rsidRDefault="00906CA1" w:rsidP="00F148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7) Załącznik nr 7 – Formularz Ofertowy</w:t>
      </w:r>
    </w:p>
    <w:p w14:paraId="33AEE4F0" w14:textId="77777777" w:rsidR="00F14819" w:rsidRDefault="00906CA1" w:rsidP="00F1481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8) Załącznik nr 8 – Formularz Wyceny</w:t>
      </w:r>
    </w:p>
    <w:p w14:paraId="57918927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5477F54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2EC6B0C" w14:textId="77777777" w:rsidR="00F14819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2D3614E" w14:textId="77777777" w:rsidR="00F14819" w:rsidRPr="001531B6" w:rsidRDefault="00E92F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248E525" w14:textId="77777777" w:rsidR="001531B6" w:rsidRPr="001531B6" w:rsidRDefault="00906CA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14:paraId="218BA74B" w14:textId="77777777" w:rsidR="001531B6" w:rsidRPr="001531B6" w:rsidRDefault="00906CA1" w:rsidP="003308F9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059D9C7A" w14:textId="77777777" w:rsidR="00D303AD" w:rsidRDefault="00906CA1" w:rsidP="003308F9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0A889897" w14:textId="77777777" w:rsidR="003308F9" w:rsidRDefault="00E92F9F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35528909" w14:textId="77777777" w:rsidR="003308F9" w:rsidRPr="003308F9" w:rsidRDefault="00906CA1" w:rsidP="003308F9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3308F9">
        <w:rPr>
          <w:rFonts w:ascii="Verdana" w:hAnsi="Verdana"/>
          <w:sz w:val="14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 „Załatw sprawę” „procedura zgłoszeń wewnętrznych”</w:t>
      </w:r>
      <w:r>
        <w:rPr>
          <w:rFonts w:ascii="Verdana" w:hAnsi="Verdana"/>
          <w:sz w:val="14"/>
          <w:szCs w:val="20"/>
        </w:rPr>
        <w:t>.</w:t>
      </w:r>
    </w:p>
    <w:p w14:paraId="3A5FF03E" w14:textId="77777777" w:rsidR="003308F9" w:rsidRPr="001531B6" w:rsidRDefault="00E92F9F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sectPr w:rsidR="003308F9" w:rsidRPr="001531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2933B" w14:textId="77777777" w:rsidR="00F420AB" w:rsidRDefault="00F420AB">
      <w:pPr>
        <w:spacing w:after="0" w:line="240" w:lineRule="auto"/>
      </w:pPr>
      <w:r>
        <w:separator/>
      </w:r>
    </w:p>
  </w:endnote>
  <w:endnote w:type="continuationSeparator" w:id="0">
    <w:p w14:paraId="198D2E88" w14:textId="77777777" w:rsidR="00F420AB" w:rsidRDefault="00F4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37B" w14:textId="77777777" w:rsidR="001531B6" w:rsidRDefault="00E92F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D59F" w14:textId="77777777" w:rsidR="001531B6" w:rsidRDefault="00E92F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F1A8" w14:textId="77777777" w:rsidR="001531B6" w:rsidRDefault="00E92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D6F36" w14:textId="77777777" w:rsidR="00F420AB" w:rsidRDefault="00F420AB">
      <w:pPr>
        <w:spacing w:after="0" w:line="240" w:lineRule="auto"/>
      </w:pPr>
      <w:r>
        <w:separator/>
      </w:r>
    </w:p>
  </w:footnote>
  <w:footnote w:type="continuationSeparator" w:id="0">
    <w:p w14:paraId="03A4895B" w14:textId="77777777" w:rsidR="00F420AB" w:rsidRDefault="00F4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0039" w14:textId="77777777" w:rsidR="001531B6" w:rsidRDefault="00E92F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08A0" w14:textId="77777777" w:rsidR="001531B6" w:rsidRDefault="00E92F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3ABB" w14:textId="77777777" w:rsidR="001531B6" w:rsidRDefault="00E92F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C3"/>
    <w:rsid w:val="00036ABD"/>
    <w:rsid w:val="00107D85"/>
    <w:rsid w:val="003C7FC3"/>
    <w:rsid w:val="0056238B"/>
    <w:rsid w:val="00605BD7"/>
    <w:rsid w:val="008F2996"/>
    <w:rsid w:val="00906CA1"/>
    <w:rsid w:val="00C77539"/>
    <w:rsid w:val="00CC5B1E"/>
    <w:rsid w:val="00E92F9F"/>
    <w:rsid w:val="00ED7B5D"/>
    <w:rsid w:val="00F420AB"/>
    <w:rsid w:val="00F5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A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0A5104" w:rsidRDefault="00340B9F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0A5104" w:rsidRDefault="00340B9F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0A5104" w:rsidRDefault="00340B9F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9F"/>
    <w:rsid w:val="00340B9F"/>
    <w:rsid w:val="003E7F4B"/>
    <w:rsid w:val="006C182A"/>
    <w:rsid w:val="00E0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2025-10-31T09:15:00Z</dcterms:created>
  <dcterms:modified xsi:type="dcterms:W3CDTF">2025-10-31T09:15:00Z</dcterms:modified>
</cp:coreProperties>
</file>